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E948D" w14:textId="77777777" w:rsidR="002D4C92" w:rsidRPr="00AE5418" w:rsidRDefault="002D4C92" w:rsidP="002D4C92">
      <w:pPr>
        <w:spacing w:after="0" w:line="360" w:lineRule="auto"/>
        <w:jc w:val="both"/>
        <w:rPr>
          <w:rStyle w:val="normaltextrun"/>
          <w:rFonts w:eastAsiaTheme="minorEastAsia"/>
          <w:bCs/>
          <w:color w:val="10069F"/>
          <w:sz w:val="20"/>
          <w:szCs w:val="20"/>
          <w:shd w:val="clear" w:color="auto" w:fill="FFFFFF"/>
        </w:rPr>
      </w:pPr>
      <w:r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Segunda</w:t>
      </w:r>
      <w:r w:rsidRPr="00AE5418"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 xml:space="preserve"> convocatoria de subvenciones (202</w:t>
      </w:r>
      <w:r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4</w:t>
      </w:r>
      <w:r w:rsidRPr="00AE5418"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) en concurrencia competitiva de proyectos para la digitalización de comunidades de usuarios de agua para regadío en el marco del Plan de Recuperación, Transformación y Resiliencia (PERTE Digitalización del Ciclo del Agua)</w:t>
      </w:r>
      <w:r w:rsidRPr="00AE5418">
        <w:rPr>
          <w:rStyle w:val="normaltextrun"/>
          <w:rFonts w:eastAsiaTheme="minorEastAsia"/>
          <w:b/>
          <w:bCs/>
          <w:sz w:val="20"/>
          <w:szCs w:val="20"/>
        </w:rPr>
        <w:t> </w:t>
      </w:r>
    </w:p>
    <w:p w14:paraId="056AC7FF" w14:textId="77777777" w:rsidR="0073260F" w:rsidRDefault="0073260F" w:rsidP="00E908C5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0"/>
          <w:szCs w:val="20"/>
        </w:rPr>
      </w:pPr>
    </w:p>
    <w:p w14:paraId="6C873F73" w14:textId="38A5D741" w:rsidR="00105491" w:rsidRPr="009F7610" w:rsidRDefault="008E1186" w:rsidP="00E908C5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0"/>
          <w:szCs w:val="20"/>
        </w:rPr>
      </w:pPr>
      <w:r w:rsidRPr="009F7610">
        <w:rPr>
          <w:rFonts w:ascii="Arial" w:hAnsi="Arial" w:cs="Arial"/>
          <w:b/>
          <w:sz w:val="20"/>
          <w:szCs w:val="20"/>
        </w:rPr>
        <w:t xml:space="preserve">ANEXO </w:t>
      </w:r>
      <w:r w:rsidR="003565A5" w:rsidRPr="009F7610">
        <w:rPr>
          <w:rFonts w:ascii="Arial" w:hAnsi="Arial" w:cs="Arial"/>
          <w:b/>
          <w:sz w:val="20"/>
          <w:szCs w:val="20"/>
        </w:rPr>
        <w:t>4</w:t>
      </w:r>
      <w:r w:rsidRPr="009F7610">
        <w:rPr>
          <w:rFonts w:ascii="Arial" w:hAnsi="Arial" w:cs="Arial"/>
          <w:b/>
          <w:sz w:val="20"/>
          <w:szCs w:val="20"/>
        </w:rPr>
        <w:t>.</w:t>
      </w:r>
      <w:r w:rsidR="00404F80" w:rsidRPr="009F7610">
        <w:rPr>
          <w:rFonts w:ascii="Arial" w:hAnsi="Arial" w:cs="Arial"/>
          <w:b/>
          <w:sz w:val="20"/>
          <w:szCs w:val="20"/>
        </w:rPr>
        <w:t>1</w:t>
      </w:r>
      <w:r w:rsidRPr="009F7610">
        <w:rPr>
          <w:rFonts w:ascii="Arial" w:hAnsi="Arial" w:cs="Arial"/>
          <w:b/>
          <w:sz w:val="20"/>
          <w:szCs w:val="20"/>
        </w:rPr>
        <w:t xml:space="preserve"> </w:t>
      </w:r>
      <w:r w:rsidR="006741C1" w:rsidRPr="009F7610">
        <w:rPr>
          <w:rFonts w:ascii="Arial" w:hAnsi="Arial" w:cs="Arial"/>
          <w:b/>
          <w:sz w:val="20"/>
          <w:szCs w:val="20"/>
        </w:rPr>
        <w:t xml:space="preserve">SOLICITUD DE ANTICIPO </w:t>
      </w:r>
    </w:p>
    <w:p w14:paraId="1B9A195D" w14:textId="77777777" w:rsidR="006741C1" w:rsidRPr="009F7610" w:rsidRDefault="006741C1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BBE8F" w14:textId="04FF4322" w:rsidR="00404F80" w:rsidRPr="00300E5E" w:rsidRDefault="00404F80" w:rsidP="00E908C5">
      <w:pPr>
        <w:spacing w:after="0" w:line="360" w:lineRule="auto"/>
        <w:ind w:left="708" w:hanging="708"/>
        <w:rPr>
          <w:rFonts w:ascii="Arial" w:hAnsi="Arial" w:cs="Arial"/>
          <w:sz w:val="20"/>
          <w:szCs w:val="20"/>
        </w:rPr>
      </w:pPr>
      <w:r w:rsidRPr="00300E5E">
        <w:rPr>
          <w:rFonts w:ascii="Arial" w:hAnsi="Arial" w:cs="Arial"/>
          <w:b/>
          <w:sz w:val="20"/>
          <w:szCs w:val="20"/>
        </w:rPr>
        <w:t xml:space="preserve">Nº EXPEDIENTE: </w:t>
      </w:r>
      <w:sdt>
        <w:sdtPr>
          <w:rPr>
            <w:rFonts w:ascii="Arial" w:hAnsi="Arial" w:cs="Arial"/>
            <w:sz w:val="20"/>
            <w:szCs w:val="20"/>
          </w:rPr>
          <w:id w:val="1738896888"/>
          <w:placeholder>
            <w:docPart w:val="EBCCE768A9AE4851A879C4B2665C6D85"/>
          </w:placeholder>
          <w:showingPlcHdr/>
        </w:sdtPr>
        <w:sdtEndPr/>
        <w:sdtContent>
          <w:r w:rsidR="000648CE" w:rsidRPr="00300E5E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  <w:r w:rsidR="000648CE" w:rsidRPr="00300E5E" w:rsidDel="00045CB8">
        <w:rPr>
          <w:rFonts w:ascii="Arial" w:hAnsi="Arial" w:cs="Arial"/>
          <w:sz w:val="20"/>
          <w:szCs w:val="20"/>
        </w:rPr>
        <w:t xml:space="preserve"> </w:t>
      </w:r>
    </w:p>
    <w:p w14:paraId="005A2927" w14:textId="59CBF2A7" w:rsidR="006741C1" w:rsidRPr="00300E5E" w:rsidRDefault="006741C1" w:rsidP="00E908C5">
      <w:pPr>
        <w:spacing w:after="0" w:line="360" w:lineRule="auto"/>
        <w:ind w:left="708" w:hanging="708"/>
        <w:rPr>
          <w:rFonts w:ascii="Arial" w:hAnsi="Arial" w:cs="Arial"/>
          <w:sz w:val="20"/>
          <w:szCs w:val="20"/>
        </w:rPr>
      </w:pPr>
      <w:r w:rsidRPr="00300E5E">
        <w:rPr>
          <w:rFonts w:ascii="Arial" w:hAnsi="Arial" w:cs="Arial"/>
          <w:b/>
          <w:sz w:val="20"/>
          <w:szCs w:val="20"/>
        </w:rPr>
        <w:t>NOMBRE DEL PROYECTO:</w:t>
      </w:r>
      <w:r w:rsidRPr="00300E5E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913278279"/>
          <w:placeholder>
            <w:docPart w:val="E073D9DB240D476091E4B9C15141CB54"/>
          </w:placeholder>
          <w:showingPlcHdr/>
        </w:sdtPr>
        <w:sdtEndPr/>
        <w:sdtContent>
          <w:r w:rsidR="000648CE" w:rsidRPr="00300E5E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</w:p>
    <w:p w14:paraId="1DE96F4D" w14:textId="77777777" w:rsidR="006741C1" w:rsidRPr="00300E5E" w:rsidRDefault="006741C1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5F94F1" w14:textId="0675DB02" w:rsidR="006741C1" w:rsidRPr="00300E5E" w:rsidRDefault="006741C1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00E5E">
        <w:rPr>
          <w:rFonts w:ascii="Arial" w:hAnsi="Arial" w:cs="Arial"/>
          <w:sz w:val="20"/>
          <w:szCs w:val="20"/>
        </w:rPr>
        <w:t xml:space="preserve">Don/Doña </w:t>
      </w:r>
      <w:sdt>
        <w:sdtPr>
          <w:rPr>
            <w:rFonts w:ascii="Arial" w:hAnsi="Arial" w:cs="Arial"/>
            <w:sz w:val="20"/>
            <w:szCs w:val="20"/>
          </w:rPr>
          <w:id w:val="906033863"/>
          <w:placeholder>
            <w:docPart w:val="7CD4AD17C9FC4527B563F8651613EF36"/>
          </w:placeholder>
          <w:showingPlcHdr/>
        </w:sdtPr>
        <w:sdtEndPr/>
        <w:sdtContent>
          <w:r w:rsidR="000648CE" w:rsidRPr="00300E5E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  <w:r w:rsidR="000648CE" w:rsidRPr="00300E5E" w:rsidDel="000648CE">
        <w:rPr>
          <w:rFonts w:ascii="Arial" w:hAnsi="Arial" w:cs="Arial"/>
          <w:bCs/>
          <w:sz w:val="20"/>
          <w:szCs w:val="20"/>
        </w:rPr>
        <w:t xml:space="preserve"> </w:t>
      </w:r>
      <w:r w:rsidRPr="00300E5E">
        <w:rPr>
          <w:rFonts w:ascii="Arial" w:hAnsi="Arial" w:cs="Arial"/>
          <w:sz w:val="20"/>
          <w:szCs w:val="20"/>
        </w:rPr>
        <w:t xml:space="preserve"> con DNI </w:t>
      </w:r>
      <w:r w:rsidR="000648CE" w:rsidRPr="00300E5E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116936362"/>
          <w:placeholder>
            <w:docPart w:val="26E9BB7EE275483BB67F9BCBAA6E2AAF"/>
          </w:placeholder>
          <w:showingPlcHdr/>
        </w:sdtPr>
        <w:sdtEndPr/>
        <w:sdtContent>
          <w:r w:rsidR="000648CE" w:rsidRPr="00300E5E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  <w:r w:rsidRPr="00300E5E">
        <w:rPr>
          <w:rFonts w:ascii="Arial" w:hAnsi="Arial" w:cs="Arial"/>
          <w:sz w:val="20"/>
          <w:szCs w:val="20"/>
        </w:rPr>
        <w:t>, en representación de la entidad</w:t>
      </w:r>
      <w:r w:rsidR="0048063C" w:rsidRPr="00300E5E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361901650"/>
          <w:placeholder>
            <w:docPart w:val="31FF8FF6DE924D1C8463977B112EA4A6"/>
          </w:placeholder>
          <w:showingPlcHdr/>
        </w:sdtPr>
        <w:sdtEndPr/>
        <w:sdtContent>
          <w:r w:rsidR="0048063C" w:rsidRPr="00300E5E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  <w:r w:rsidRPr="00300E5E">
        <w:rPr>
          <w:rFonts w:ascii="Arial" w:hAnsi="Arial" w:cs="Arial"/>
          <w:sz w:val="20"/>
          <w:szCs w:val="20"/>
        </w:rPr>
        <w:t xml:space="preserve"> con NIF</w:t>
      </w:r>
      <w:r w:rsidR="0048063C" w:rsidRPr="00300E5E">
        <w:rPr>
          <w:rFonts w:ascii="Arial" w:hAnsi="Arial" w:cs="Arial"/>
          <w:bCs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041884297"/>
          <w:placeholder>
            <w:docPart w:val="8D28DDF198034DAE882C8B3275C5EC69"/>
          </w:placeholder>
          <w:showingPlcHdr/>
        </w:sdtPr>
        <w:sdtEndPr/>
        <w:sdtContent>
          <w:r w:rsidR="0048063C" w:rsidRPr="00300E5E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  <w:r w:rsidRPr="00300E5E">
        <w:rPr>
          <w:rFonts w:ascii="Arial" w:hAnsi="Arial" w:cs="Arial"/>
          <w:sz w:val="20"/>
          <w:szCs w:val="20"/>
        </w:rPr>
        <w:t xml:space="preserve">, </w:t>
      </w:r>
    </w:p>
    <w:p w14:paraId="30E19F11" w14:textId="77777777" w:rsidR="006741C1" w:rsidRPr="000432B6" w:rsidRDefault="006741C1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AA02DE2" w14:textId="77777777" w:rsidR="00287292" w:rsidRPr="00257F46" w:rsidRDefault="00287292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57F46">
        <w:rPr>
          <w:rFonts w:ascii="Arial" w:hAnsi="Arial" w:cs="Arial"/>
          <w:b/>
          <w:bCs/>
          <w:sz w:val="20"/>
          <w:szCs w:val="20"/>
          <w:u w:val="single"/>
        </w:rPr>
        <w:t>DECLARA:</w:t>
      </w:r>
    </w:p>
    <w:p w14:paraId="1BFD00CC" w14:textId="77777777" w:rsidR="00257F46" w:rsidRDefault="00257F46" w:rsidP="00404E2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D67F9C" w14:textId="2BE7B90F" w:rsidR="00404E27" w:rsidRPr="00442270" w:rsidRDefault="00257F46" w:rsidP="00404E2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257F46">
        <w:rPr>
          <w:rFonts w:ascii="Arial" w:hAnsi="Arial" w:cs="Arial"/>
          <w:b/>
          <w:bCs/>
          <w:sz w:val="20"/>
          <w:szCs w:val="20"/>
        </w:rPr>
        <w:t>PRIMERO</w:t>
      </w:r>
      <w:r>
        <w:rPr>
          <w:rFonts w:ascii="Arial" w:hAnsi="Arial" w:cs="Arial"/>
          <w:sz w:val="20"/>
          <w:szCs w:val="20"/>
        </w:rPr>
        <w:t>.-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404E27" w:rsidRPr="00442270">
        <w:rPr>
          <w:rFonts w:ascii="Arial" w:hAnsi="Arial" w:cs="Arial"/>
          <w:sz w:val="20"/>
          <w:szCs w:val="20"/>
        </w:rPr>
        <w:t xml:space="preserve">Que la entidad a la que represento ha resultado beneficiaria de la </w:t>
      </w:r>
      <w:r w:rsidR="00404E27">
        <w:rPr>
          <w:rFonts w:ascii="Arial" w:hAnsi="Arial" w:cs="Arial"/>
          <w:sz w:val="20"/>
          <w:szCs w:val="20"/>
        </w:rPr>
        <w:t>segunda</w:t>
      </w:r>
      <w:r w:rsidR="00404E27" w:rsidRPr="00442270">
        <w:rPr>
          <w:rFonts w:ascii="Arial" w:hAnsi="Arial" w:cs="Arial"/>
          <w:sz w:val="20"/>
          <w:szCs w:val="20"/>
        </w:rPr>
        <w:t xml:space="preserve"> convocatoria de subvenciones (202</w:t>
      </w:r>
      <w:r w:rsidR="00404E27">
        <w:rPr>
          <w:rFonts w:ascii="Arial" w:hAnsi="Arial" w:cs="Arial"/>
          <w:sz w:val="20"/>
          <w:szCs w:val="20"/>
        </w:rPr>
        <w:t>4</w:t>
      </w:r>
      <w:r w:rsidR="00404E27" w:rsidRPr="00442270">
        <w:rPr>
          <w:rFonts w:ascii="Arial" w:hAnsi="Arial" w:cs="Arial"/>
          <w:sz w:val="20"/>
          <w:szCs w:val="20"/>
        </w:rPr>
        <w:t xml:space="preserve">) en concurrencia competitiva para la elaboración de </w:t>
      </w:r>
      <w:r w:rsidR="00404E27" w:rsidRPr="00442270">
        <w:rPr>
          <w:rFonts w:ascii="Arial" w:hAnsi="Arial" w:cs="Arial"/>
          <w:iCs/>
          <w:sz w:val="20"/>
          <w:szCs w:val="20"/>
        </w:rPr>
        <w:t>proyectos de digitalización de comunidades de usuarios de agua para regadío</w:t>
      </w:r>
      <w:r w:rsidR="00404E27" w:rsidRPr="00442270">
        <w:rPr>
          <w:rFonts w:ascii="Arial" w:hAnsi="Arial" w:cs="Arial"/>
          <w:i/>
          <w:iCs/>
          <w:sz w:val="20"/>
          <w:szCs w:val="20"/>
        </w:rPr>
        <w:t xml:space="preserve"> </w:t>
      </w:r>
      <w:r w:rsidR="00404E27" w:rsidRPr="00442270">
        <w:rPr>
          <w:rFonts w:ascii="Arial" w:hAnsi="Arial" w:cs="Arial"/>
          <w:sz w:val="20"/>
          <w:szCs w:val="20"/>
        </w:rPr>
        <w:t xml:space="preserve">(PERTE digitalización del ciclo del agua), en el marco del Plan De Recuperación, Transformación y Resiliencia –financiado por la Unión Europea– </w:t>
      </w:r>
      <w:proofErr w:type="spellStart"/>
      <w:r w:rsidR="00404E27" w:rsidRPr="00442270">
        <w:rPr>
          <w:rFonts w:ascii="Arial" w:hAnsi="Arial" w:cs="Arial"/>
          <w:sz w:val="20"/>
          <w:szCs w:val="20"/>
        </w:rPr>
        <w:t>NextGenerationEU</w:t>
      </w:r>
      <w:proofErr w:type="spellEnd"/>
      <w:r w:rsidR="00404E27" w:rsidRPr="00442270">
        <w:rPr>
          <w:rFonts w:ascii="Arial" w:hAnsi="Arial" w:cs="Arial"/>
          <w:sz w:val="20"/>
          <w:szCs w:val="20"/>
        </w:rPr>
        <w:t>”.</w:t>
      </w:r>
    </w:p>
    <w:p w14:paraId="100585DD" w14:textId="77777777" w:rsidR="00287292" w:rsidRPr="00300E5E" w:rsidRDefault="00287292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AF1B4C" w14:textId="4718A799" w:rsidR="00E14830" w:rsidRDefault="00257F46" w:rsidP="00E14830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proofErr w:type="gramStart"/>
      <w:r w:rsidRPr="00257F46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SEGUNDO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>.-</w:t>
      </w:r>
      <w:proofErr w:type="gramEnd"/>
      <w:r>
        <w:rPr>
          <w:rStyle w:val="normaltextrun"/>
          <w:rFonts w:ascii="Arial" w:hAnsi="Arial" w:cs="Arial"/>
          <w:color w:val="000000"/>
          <w:sz w:val="20"/>
          <w:szCs w:val="20"/>
        </w:rPr>
        <w:t xml:space="preserve"> </w:t>
      </w:r>
      <w:r w:rsidR="003A0E57" w:rsidRPr="00300E5E">
        <w:rPr>
          <w:rStyle w:val="normaltextrun"/>
          <w:rFonts w:ascii="Arial" w:hAnsi="Arial" w:cs="Arial"/>
          <w:color w:val="000000"/>
          <w:sz w:val="20"/>
          <w:szCs w:val="20"/>
        </w:rPr>
        <w:t xml:space="preserve">Conforme </w:t>
      </w:r>
      <w:r w:rsidR="00C6105B" w:rsidRPr="00300E5E">
        <w:rPr>
          <w:rStyle w:val="normaltextrun"/>
          <w:rFonts w:ascii="Arial" w:hAnsi="Arial" w:cs="Arial"/>
          <w:color w:val="000000"/>
          <w:sz w:val="20"/>
          <w:szCs w:val="20"/>
        </w:rPr>
        <w:t>con</w:t>
      </w:r>
      <w:r w:rsidR="003A0E57" w:rsidRPr="00300E5E">
        <w:rPr>
          <w:rStyle w:val="normaltextrun"/>
          <w:rFonts w:ascii="Arial" w:hAnsi="Arial" w:cs="Arial"/>
          <w:color w:val="000000"/>
          <w:sz w:val="20"/>
          <w:szCs w:val="20"/>
        </w:rPr>
        <w:t xml:space="preserve"> lo establecido en el artículo </w:t>
      </w:r>
      <w:r w:rsidR="00D962A4">
        <w:rPr>
          <w:rStyle w:val="normaltextrun"/>
          <w:rFonts w:ascii="Arial" w:hAnsi="Arial" w:cs="Arial"/>
          <w:color w:val="000000"/>
          <w:sz w:val="20"/>
          <w:szCs w:val="20"/>
        </w:rPr>
        <w:t>6.2 de la Orden TED/1148/2024, de 18 de octubre</w:t>
      </w:r>
      <w:r w:rsidR="003A0E57" w:rsidRPr="00300E5E">
        <w:rPr>
          <w:rStyle w:val="normaltextrun"/>
          <w:rFonts w:ascii="Arial" w:hAnsi="Arial" w:cs="Arial"/>
          <w:color w:val="000000"/>
          <w:sz w:val="20"/>
          <w:szCs w:val="20"/>
        </w:rPr>
        <w:t xml:space="preserve">, la entidad beneficiaria podrá </w:t>
      </w:r>
      <w:r w:rsidR="00C6105B" w:rsidRPr="00300E5E">
        <w:rPr>
          <w:rStyle w:val="normaltextrun"/>
          <w:rFonts w:ascii="Arial" w:hAnsi="Arial" w:cs="Arial"/>
          <w:color w:val="000000"/>
          <w:sz w:val="20"/>
          <w:szCs w:val="20"/>
        </w:rPr>
        <w:t xml:space="preserve">disponer </w:t>
      </w:r>
      <w:r w:rsidR="00E14830">
        <w:rPr>
          <w:rStyle w:val="normaltextrun"/>
          <w:rFonts w:ascii="Arial" w:hAnsi="Arial" w:cs="Arial"/>
          <w:color w:val="000000"/>
          <w:sz w:val="20"/>
          <w:szCs w:val="20"/>
        </w:rPr>
        <w:t>del pago anticipado de hasta el 80 % del importe total de la ayuda concedida</w:t>
      </w:r>
      <w:ins w:id="0" w:author="Sánchez-Escariche Gasch, María" w:date="2025-12-09T12:43:00Z" w16du:dateUtc="2025-12-09T11:43:00Z">
        <w:r w:rsidR="00826F26">
          <w:rPr>
            <w:rStyle w:val="normaltextrun"/>
            <w:rFonts w:ascii="Arial" w:hAnsi="Arial" w:cs="Arial"/>
            <w:color w:val="000000"/>
            <w:sz w:val="20"/>
            <w:szCs w:val="20"/>
          </w:rPr>
          <w:t xml:space="preserve"> (Costes directos)</w:t>
        </w:r>
      </w:ins>
      <w:r w:rsidR="00E14830">
        <w:rPr>
          <w:rStyle w:val="normaltextrun"/>
          <w:rFonts w:ascii="Arial" w:hAnsi="Arial" w:cs="Arial"/>
          <w:color w:val="000000"/>
          <w:sz w:val="20"/>
          <w:szCs w:val="20"/>
        </w:rPr>
        <w:t>.</w:t>
      </w:r>
    </w:p>
    <w:p w14:paraId="0BA7A689" w14:textId="6A173E90" w:rsidR="003A0E57" w:rsidRPr="00300E5E" w:rsidRDefault="003A0E57" w:rsidP="00257F46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color w:val="000000"/>
          <w:sz w:val="20"/>
          <w:szCs w:val="20"/>
        </w:rPr>
      </w:pPr>
      <w:r w:rsidRPr="00300E5E">
        <w:rPr>
          <w:rStyle w:val="eop"/>
          <w:rFonts w:ascii="Calibri" w:hAnsi="Calibri" w:cs="Calibri"/>
          <w:color w:val="000000"/>
          <w:sz w:val="20"/>
          <w:szCs w:val="20"/>
        </w:rPr>
        <w:t>  </w:t>
      </w:r>
    </w:p>
    <w:p w14:paraId="1C1B926D" w14:textId="77777777" w:rsidR="00287292" w:rsidRPr="00257F46" w:rsidRDefault="00287292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57F46">
        <w:rPr>
          <w:rFonts w:ascii="Arial" w:hAnsi="Arial" w:cs="Arial"/>
          <w:b/>
          <w:sz w:val="20"/>
          <w:szCs w:val="20"/>
          <w:u w:val="single"/>
        </w:rPr>
        <w:t>SOLICITA:</w:t>
      </w:r>
    </w:p>
    <w:p w14:paraId="68CD231B" w14:textId="77777777" w:rsidR="00287292" w:rsidRPr="00300E5E" w:rsidRDefault="00287292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20C8B5E7" w14:textId="38AF2C47" w:rsidR="003A0E57" w:rsidRPr="00300E5E" w:rsidRDefault="00791A34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00E5E">
        <w:rPr>
          <w:rFonts w:ascii="Arial" w:hAnsi="Arial" w:cs="Arial"/>
          <w:bCs/>
          <w:sz w:val="20"/>
          <w:szCs w:val="20"/>
        </w:rPr>
        <w:t>E</w:t>
      </w:r>
      <w:r w:rsidR="00287292" w:rsidRPr="00300E5E">
        <w:rPr>
          <w:rFonts w:ascii="Arial" w:hAnsi="Arial" w:cs="Arial"/>
          <w:bCs/>
          <w:sz w:val="20"/>
          <w:szCs w:val="20"/>
        </w:rPr>
        <w:t>l abono del anticipo correspondiente a</w:t>
      </w:r>
      <w:r w:rsidR="003A0E57" w:rsidRPr="00300E5E">
        <w:rPr>
          <w:rFonts w:ascii="Arial" w:hAnsi="Arial" w:cs="Arial"/>
          <w:bCs/>
          <w:sz w:val="20"/>
          <w:szCs w:val="20"/>
        </w:rPr>
        <w:t xml:space="preserve"> l</w:t>
      </w:r>
      <w:r w:rsidR="00C6105B" w:rsidRPr="00300E5E">
        <w:rPr>
          <w:rFonts w:ascii="Arial" w:hAnsi="Arial" w:cs="Arial"/>
          <w:bCs/>
          <w:sz w:val="20"/>
          <w:szCs w:val="20"/>
        </w:rPr>
        <w:t>a</w:t>
      </w:r>
      <w:r w:rsidR="003A0E57" w:rsidRPr="00300E5E">
        <w:rPr>
          <w:rFonts w:ascii="Arial" w:hAnsi="Arial" w:cs="Arial"/>
          <w:bCs/>
          <w:sz w:val="20"/>
          <w:szCs w:val="20"/>
        </w:rPr>
        <w:t xml:space="preserve">s </w:t>
      </w:r>
      <w:r w:rsidR="00C6105B" w:rsidRPr="00300E5E">
        <w:rPr>
          <w:rFonts w:ascii="Arial" w:hAnsi="Arial" w:cs="Arial"/>
          <w:bCs/>
          <w:sz w:val="20"/>
          <w:szCs w:val="20"/>
        </w:rPr>
        <w:t>siguientes anualidades e importes</w:t>
      </w:r>
      <w:r w:rsidR="003A0E57" w:rsidRPr="00300E5E">
        <w:rPr>
          <w:rFonts w:ascii="Arial" w:hAnsi="Arial" w:cs="Arial"/>
          <w:bCs/>
          <w:sz w:val="20"/>
          <w:szCs w:val="20"/>
        </w:rPr>
        <w:t>:</w:t>
      </w:r>
    </w:p>
    <w:tbl>
      <w:tblPr>
        <w:tblW w:w="90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2247"/>
        <w:gridCol w:w="1722"/>
      </w:tblGrid>
      <w:tr w:rsidR="001D13B8" w:rsidRPr="001D13B8" w14:paraId="7793D619" w14:textId="77777777" w:rsidTr="00A27D9F">
        <w:trPr>
          <w:trHeight w:val="300"/>
        </w:trPr>
        <w:tc>
          <w:tcPr>
            <w:tcW w:w="907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C9E7FA6" w14:textId="5230D3CE" w:rsidR="001D13B8" w:rsidRPr="001D13B8" w:rsidRDefault="001D13B8" w:rsidP="001D1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D13B8">
              <w:rPr>
                <w:rFonts w:ascii="Calibri" w:eastAsia="Times New Roman" w:hAnsi="Calibri" w:cs="Calibri"/>
                <w:color w:val="000000"/>
                <w:lang w:eastAsia="es-ES"/>
              </w:rPr>
              <w:t>  </w:t>
            </w:r>
          </w:p>
        </w:tc>
      </w:tr>
      <w:tr w:rsidR="001D13B8" w:rsidRPr="001D13B8" w14:paraId="3486B518" w14:textId="77777777" w:rsidTr="009F7610">
        <w:trPr>
          <w:trHeight w:val="30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E74B5"/>
            <w:vAlign w:val="center"/>
            <w:hideMark/>
          </w:tcPr>
          <w:p w14:paraId="7D897244" w14:textId="17C8F745" w:rsidR="001D13B8" w:rsidRPr="001D13B8" w:rsidRDefault="009861F7" w:rsidP="001D13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Calibri"/>
                <w:color w:val="FFFFFF"/>
                <w:lang w:eastAsia="es-ES"/>
              </w:rPr>
              <w:t>Anualidad</w:t>
            </w:r>
            <w:r>
              <w:rPr>
                <w:rFonts w:ascii="Calibri" w:eastAsia="Times New Roman" w:hAnsi="Calibri" w:cs="Calibri"/>
                <w:color w:val="FFFFFF"/>
                <w:vertAlign w:val="superscript"/>
                <w:lang w:eastAsia="es-ES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E74B5"/>
            <w:vAlign w:val="center"/>
            <w:hideMark/>
          </w:tcPr>
          <w:p w14:paraId="1CF19E34" w14:textId="0C65E401" w:rsidR="001D13B8" w:rsidRPr="001D13B8" w:rsidRDefault="00C6105B" w:rsidP="001D13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Calibri"/>
                <w:color w:val="FFFFFF"/>
                <w:lang w:eastAsia="es-ES"/>
              </w:rPr>
              <w:t>Ayuda concedida</w:t>
            </w:r>
            <w:r w:rsidR="003E3B9E">
              <w:rPr>
                <w:rFonts w:ascii="Calibri" w:eastAsia="Times New Roman" w:hAnsi="Calibri" w:cs="Calibri"/>
                <w:color w:val="FFFFFF"/>
                <w:lang w:eastAsia="es-ES"/>
              </w:rPr>
              <w:t xml:space="preserve"> para la anualidad</w:t>
            </w:r>
            <w:r w:rsidR="001D13B8" w:rsidRPr="001D13B8">
              <w:rPr>
                <w:rFonts w:ascii="Calibri" w:eastAsia="Times New Roman" w:hAnsi="Calibri" w:cs="Calibri"/>
                <w:color w:val="FFFFFF"/>
                <w:lang w:eastAsia="es-ES"/>
              </w:rPr>
              <w:t> </w:t>
            </w:r>
            <w:r>
              <w:rPr>
                <w:rFonts w:ascii="Calibri" w:eastAsia="Times New Roman" w:hAnsi="Calibri" w:cs="Calibri"/>
                <w:color w:val="FFFFFF"/>
                <w:lang w:eastAsia="es-ES"/>
              </w:rPr>
              <w:t>(€)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E74B5"/>
            <w:vAlign w:val="center"/>
            <w:hideMark/>
          </w:tcPr>
          <w:p w14:paraId="7C4F0256" w14:textId="1E836CC7" w:rsidR="001D13B8" w:rsidRPr="001D13B8" w:rsidRDefault="00C6105B" w:rsidP="001D13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Calibri"/>
                <w:color w:val="FFFFFF"/>
                <w:lang w:eastAsia="es-ES"/>
              </w:rPr>
              <w:t>A</w:t>
            </w:r>
            <w:r w:rsidR="001D13B8" w:rsidRPr="001D13B8">
              <w:rPr>
                <w:rFonts w:ascii="Calibri" w:eastAsia="Times New Roman" w:hAnsi="Calibri" w:cs="Calibri"/>
                <w:color w:val="FFFFFF"/>
                <w:lang w:eastAsia="es-ES"/>
              </w:rPr>
              <w:t>nticipo </w:t>
            </w:r>
            <w:r>
              <w:rPr>
                <w:rFonts w:ascii="Calibri" w:eastAsia="Times New Roman" w:hAnsi="Calibri" w:cs="Calibri"/>
                <w:color w:val="FFFFFF"/>
                <w:lang w:eastAsia="es-ES"/>
              </w:rPr>
              <w:t>solicitado (€)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E74B5"/>
            <w:vAlign w:val="center"/>
            <w:hideMark/>
          </w:tcPr>
          <w:p w14:paraId="7E198816" w14:textId="32F0C00C" w:rsidR="001D13B8" w:rsidRPr="001D13B8" w:rsidRDefault="00C6105B" w:rsidP="001D13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6105B">
              <w:rPr>
                <w:rFonts w:ascii="Calibri" w:eastAsia="Times New Roman" w:hAnsi="Calibri" w:cs="Calibri"/>
                <w:color w:val="FFFFFF"/>
                <w:lang w:eastAsia="es-ES"/>
              </w:rPr>
              <w:t>Porcentaje solicitado sobre la ayuda concedida</w:t>
            </w:r>
          </w:p>
        </w:tc>
      </w:tr>
      <w:tr w:rsidR="001D13B8" w:rsidRPr="001D13B8" w14:paraId="01CD798B" w14:textId="77777777" w:rsidTr="00A27D9F">
        <w:trPr>
          <w:trHeight w:val="40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DE325C" w14:textId="77777777" w:rsidR="001D13B8" w:rsidRPr="001D13B8" w:rsidRDefault="001D13B8" w:rsidP="001D13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D13B8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3EC8B1" w14:textId="77777777" w:rsidR="001D13B8" w:rsidRPr="001D13B8" w:rsidRDefault="001D13B8" w:rsidP="001D13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D13B8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A5FCE7" w14:textId="77777777" w:rsidR="001D13B8" w:rsidRPr="001D13B8" w:rsidRDefault="001D13B8" w:rsidP="001D13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D13B8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E3F226" w14:textId="77777777" w:rsidR="001D13B8" w:rsidRPr="001D13B8" w:rsidRDefault="001D13B8" w:rsidP="001D13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D13B8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C6105B" w:rsidRPr="001D13B8" w14:paraId="247ED73F" w14:textId="77777777" w:rsidTr="00A27D9F">
        <w:trPr>
          <w:trHeight w:val="40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D0E06" w14:textId="77777777" w:rsidR="00C6105B" w:rsidRPr="001D13B8" w:rsidRDefault="00C6105B" w:rsidP="001D13B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FAEAF" w14:textId="77777777" w:rsidR="00C6105B" w:rsidRPr="001D13B8" w:rsidRDefault="00C6105B" w:rsidP="001D13B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D3362" w14:textId="77777777" w:rsidR="00C6105B" w:rsidRPr="001D13B8" w:rsidRDefault="00C6105B" w:rsidP="001D13B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91F34" w14:textId="77777777" w:rsidR="00C6105B" w:rsidRPr="001D13B8" w:rsidRDefault="00C6105B" w:rsidP="001D13B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C6105B" w:rsidRPr="001D13B8" w14:paraId="0EE8FE80" w14:textId="77777777" w:rsidTr="00A27D9F">
        <w:trPr>
          <w:trHeight w:val="40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3B887" w14:textId="77777777" w:rsidR="00C6105B" w:rsidRPr="001D13B8" w:rsidRDefault="00C6105B" w:rsidP="001D13B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B07B4" w14:textId="77777777" w:rsidR="00C6105B" w:rsidRPr="001D13B8" w:rsidRDefault="00C6105B" w:rsidP="001D13B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37D8C" w14:textId="77777777" w:rsidR="00C6105B" w:rsidRPr="001D13B8" w:rsidRDefault="00C6105B" w:rsidP="001D13B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4590D" w14:textId="77777777" w:rsidR="00C6105B" w:rsidRPr="001D13B8" w:rsidRDefault="00C6105B" w:rsidP="001D13B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49A1234B" w14:textId="6AC05751" w:rsidR="009861F7" w:rsidRDefault="009861F7" w:rsidP="009861F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t>2022, 2023, 2024, 2025 o 2026</w:t>
      </w:r>
    </w:p>
    <w:p w14:paraId="42BC85E3" w14:textId="5212B495" w:rsidR="001D13B8" w:rsidRPr="001D13B8" w:rsidRDefault="001D13B8" w:rsidP="001D13B8">
      <w:pPr>
        <w:spacing w:after="0" w:line="240" w:lineRule="auto"/>
        <w:ind w:right="5370"/>
        <w:textAlignment w:val="baseline"/>
        <w:rPr>
          <w:rFonts w:ascii="Segoe UI" w:eastAsia="Times New Roman" w:hAnsi="Segoe UI" w:cs="Segoe UI"/>
          <w:sz w:val="18"/>
          <w:szCs w:val="18"/>
          <w:lang w:eastAsia="es-ES"/>
        </w:rPr>
      </w:pPr>
    </w:p>
    <w:p w14:paraId="0F7A40F2" w14:textId="77777777" w:rsidR="002B2460" w:rsidRDefault="002B2460" w:rsidP="006520C5">
      <w:pPr>
        <w:pStyle w:val="Ttulo1"/>
        <w:tabs>
          <w:tab w:val="left" w:pos="1276"/>
        </w:tabs>
        <w:spacing w:before="1"/>
        <w:ind w:left="0"/>
        <w:rPr>
          <w:rFonts w:asciiTheme="minorHAnsi" w:hAnsiTheme="minorHAnsi"/>
          <w:sz w:val="24"/>
        </w:rPr>
      </w:pPr>
    </w:p>
    <w:p w14:paraId="641A901B" w14:textId="77777777" w:rsidR="00257F46" w:rsidRDefault="00257F46" w:rsidP="00E908C5">
      <w:pPr>
        <w:pStyle w:val="Ttulo1"/>
        <w:tabs>
          <w:tab w:val="left" w:pos="1276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</w:p>
    <w:p w14:paraId="1EA4F4E4" w14:textId="4F96B7EB" w:rsidR="006520C5" w:rsidRPr="00E908C5" w:rsidRDefault="006520C5" w:rsidP="00E908C5">
      <w:pPr>
        <w:pStyle w:val="Ttulo1"/>
        <w:tabs>
          <w:tab w:val="left" w:pos="1276"/>
        </w:tabs>
        <w:spacing w:line="360" w:lineRule="auto"/>
        <w:ind w:left="0"/>
        <w:rPr>
          <w:rFonts w:ascii="Arial" w:hAnsi="Arial" w:cs="Arial"/>
          <w:color w:val="171616"/>
          <w:sz w:val="20"/>
          <w:szCs w:val="20"/>
        </w:rPr>
      </w:pPr>
      <w:r w:rsidRPr="00E908C5">
        <w:rPr>
          <w:rFonts w:ascii="Arial" w:hAnsi="Arial" w:cs="Arial"/>
          <w:sz w:val="20"/>
          <w:szCs w:val="20"/>
        </w:rPr>
        <w:lastRenderedPageBreak/>
        <w:t>AUTORIZACIÓN DE COMPROBACIONES</w:t>
      </w:r>
      <w:r w:rsidRPr="00E908C5">
        <w:rPr>
          <w:rFonts w:ascii="Arial" w:hAnsi="Arial" w:cs="Arial"/>
          <w:spacing w:val="19"/>
          <w:sz w:val="20"/>
          <w:szCs w:val="20"/>
        </w:rPr>
        <w:t xml:space="preserve"> </w:t>
      </w:r>
      <w:r w:rsidRPr="00E908C5">
        <w:rPr>
          <w:rFonts w:ascii="Arial" w:hAnsi="Arial" w:cs="Arial"/>
          <w:sz w:val="20"/>
          <w:szCs w:val="20"/>
        </w:rPr>
        <w:t>POR</w:t>
      </w:r>
      <w:r w:rsidRPr="00E908C5">
        <w:rPr>
          <w:rFonts w:ascii="Arial" w:hAnsi="Arial" w:cs="Arial"/>
          <w:spacing w:val="20"/>
          <w:sz w:val="20"/>
          <w:szCs w:val="20"/>
        </w:rPr>
        <w:t xml:space="preserve"> </w:t>
      </w:r>
      <w:r w:rsidRPr="00E908C5">
        <w:rPr>
          <w:rFonts w:ascii="Arial" w:hAnsi="Arial" w:cs="Arial"/>
          <w:sz w:val="20"/>
          <w:szCs w:val="20"/>
        </w:rPr>
        <w:t>LA</w:t>
      </w:r>
      <w:r w:rsidRPr="00E908C5">
        <w:rPr>
          <w:rFonts w:ascii="Arial" w:hAnsi="Arial" w:cs="Arial"/>
          <w:spacing w:val="23"/>
          <w:sz w:val="20"/>
          <w:szCs w:val="20"/>
        </w:rPr>
        <w:t xml:space="preserve"> </w:t>
      </w:r>
      <w:r w:rsidRPr="00E908C5">
        <w:rPr>
          <w:rFonts w:ascii="Arial" w:hAnsi="Arial" w:cs="Arial"/>
          <w:spacing w:val="-2"/>
          <w:sz w:val="20"/>
          <w:szCs w:val="20"/>
        </w:rPr>
        <w:t>ADMINISTRACIÓN.</w:t>
      </w:r>
    </w:p>
    <w:p w14:paraId="39539E54" w14:textId="77777777" w:rsidR="006520C5" w:rsidRPr="00E908C5" w:rsidRDefault="006520C5" w:rsidP="00E908C5">
      <w:pPr>
        <w:pStyle w:val="Textoindependiente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57EDCBA4" w14:textId="77777777" w:rsidR="006520C5" w:rsidRPr="00E908C5" w:rsidRDefault="006520C5" w:rsidP="00E908C5">
      <w:pPr>
        <w:pStyle w:val="Textoindependiente"/>
        <w:spacing w:line="360" w:lineRule="auto"/>
        <w:ind w:right="4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E908C5">
        <w:rPr>
          <w:rFonts w:ascii="Arial" w:eastAsiaTheme="minorHAnsi" w:hAnsi="Arial" w:cs="Arial"/>
          <w:color w:val="000000"/>
          <w:sz w:val="20"/>
          <w:szCs w:val="20"/>
        </w:rPr>
        <w:t>Serán comprobados de oficio de conformidad con el artículo 28 de la Ley 39/2015, de 1 de octubre, del Procedimiento Administrativo Común de las Administraciones Públicas los datos que se relacionan a continuación. En caso contrario, de no otorgarse el consentimiento para la consulta, deberán ser aportados los datos y certificados correspondientes requeridos por el procedimiento:</w:t>
      </w:r>
    </w:p>
    <w:p w14:paraId="58AA2539" w14:textId="77777777" w:rsidR="006520C5" w:rsidRPr="00E908C5" w:rsidRDefault="006520C5" w:rsidP="00E908C5">
      <w:pPr>
        <w:pStyle w:val="Prrafodelista"/>
        <w:tabs>
          <w:tab w:val="left" w:pos="753"/>
          <w:tab w:val="left" w:pos="755"/>
        </w:tabs>
        <w:spacing w:line="360" w:lineRule="auto"/>
        <w:ind w:left="754" w:right="40" w:firstLine="0"/>
        <w:rPr>
          <w:rFonts w:ascii="Arial" w:eastAsiaTheme="minorHAnsi" w:hAnsi="Arial" w:cs="Arial"/>
          <w:color w:val="000000"/>
          <w:sz w:val="20"/>
          <w:szCs w:val="20"/>
        </w:rPr>
      </w:pPr>
    </w:p>
    <w:p w14:paraId="1262E2F6" w14:textId="77777777" w:rsidR="006520C5" w:rsidRPr="00E908C5" w:rsidRDefault="006520C5" w:rsidP="00E908C5">
      <w:pPr>
        <w:pStyle w:val="Prrafodelista"/>
        <w:numPr>
          <w:ilvl w:val="0"/>
          <w:numId w:val="1"/>
        </w:numPr>
        <w:tabs>
          <w:tab w:val="left" w:pos="753"/>
          <w:tab w:val="left" w:pos="755"/>
        </w:tabs>
        <w:spacing w:line="360" w:lineRule="auto"/>
        <w:ind w:left="754" w:right="40"/>
        <w:rPr>
          <w:rFonts w:ascii="Arial" w:eastAsiaTheme="minorHAnsi" w:hAnsi="Arial" w:cs="Arial"/>
          <w:color w:val="000000"/>
          <w:sz w:val="20"/>
          <w:szCs w:val="20"/>
        </w:rPr>
      </w:pPr>
      <w:r w:rsidRPr="00E908C5">
        <w:rPr>
          <w:rFonts w:ascii="Arial" w:eastAsiaTheme="minorHAnsi" w:hAnsi="Arial" w:cs="Arial"/>
          <w:color w:val="000000"/>
          <w:sz w:val="20"/>
          <w:szCs w:val="20"/>
        </w:rPr>
        <w:t>Encontrarse al corriente de las obligaciones tributarias con la Hacienda Estatal:</w:t>
      </w:r>
    </w:p>
    <w:p w14:paraId="76A9B661" w14:textId="77777777" w:rsidR="006520C5" w:rsidRPr="00E908C5" w:rsidRDefault="006520C5" w:rsidP="00E908C5">
      <w:pPr>
        <w:pStyle w:val="Ttulo3"/>
        <w:numPr>
          <w:ilvl w:val="1"/>
          <w:numId w:val="1"/>
        </w:numPr>
        <w:tabs>
          <w:tab w:val="left" w:pos="426"/>
        </w:tabs>
        <w:spacing w:line="360" w:lineRule="auto"/>
        <w:ind w:left="1418" w:right="306"/>
        <w:jc w:val="left"/>
        <w:rPr>
          <w:rFonts w:ascii="Arial" w:eastAsiaTheme="minorHAnsi" w:hAnsi="Arial" w:cs="Arial"/>
          <w:color w:val="000000"/>
          <w:sz w:val="20"/>
          <w:szCs w:val="20"/>
        </w:rPr>
      </w:pPr>
      <w:r w:rsidRPr="00E908C5">
        <w:rPr>
          <w:rFonts w:ascii="Arial" w:eastAsiaTheme="minorHAnsi" w:hAnsi="Arial" w:cs="Arial"/>
          <w:color w:val="000000"/>
          <w:sz w:val="20"/>
          <w:szCs w:val="20"/>
        </w:rPr>
        <w:t>AUTORIZO LA CONSULTA DE OFICIO.</w:t>
      </w:r>
    </w:p>
    <w:p w14:paraId="67C69E39" w14:textId="77777777" w:rsidR="006520C5" w:rsidRPr="00E908C5" w:rsidRDefault="006520C5" w:rsidP="00E908C5">
      <w:pPr>
        <w:pStyle w:val="Prrafodelista"/>
        <w:tabs>
          <w:tab w:val="left" w:pos="753"/>
          <w:tab w:val="left" w:pos="755"/>
        </w:tabs>
        <w:spacing w:line="360" w:lineRule="auto"/>
        <w:ind w:left="754" w:right="40" w:firstLine="0"/>
        <w:rPr>
          <w:rFonts w:ascii="Arial" w:eastAsiaTheme="minorHAnsi" w:hAnsi="Arial" w:cs="Arial"/>
          <w:color w:val="000000"/>
          <w:sz w:val="20"/>
          <w:szCs w:val="20"/>
        </w:rPr>
      </w:pPr>
    </w:p>
    <w:p w14:paraId="49B0DBA1" w14:textId="77777777" w:rsidR="006520C5" w:rsidRPr="00E908C5" w:rsidRDefault="006520C5" w:rsidP="00E908C5">
      <w:pPr>
        <w:pStyle w:val="Prrafodelista"/>
        <w:numPr>
          <w:ilvl w:val="0"/>
          <w:numId w:val="1"/>
        </w:numPr>
        <w:tabs>
          <w:tab w:val="left" w:pos="753"/>
          <w:tab w:val="left" w:pos="755"/>
        </w:tabs>
        <w:spacing w:line="360" w:lineRule="auto"/>
        <w:ind w:left="754" w:right="40"/>
        <w:rPr>
          <w:rFonts w:ascii="Arial" w:eastAsiaTheme="minorHAnsi" w:hAnsi="Arial" w:cs="Arial"/>
          <w:color w:val="000000"/>
          <w:sz w:val="20"/>
          <w:szCs w:val="20"/>
        </w:rPr>
      </w:pPr>
      <w:r w:rsidRPr="00E908C5">
        <w:rPr>
          <w:rFonts w:ascii="Arial" w:eastAsiaTheme="minorHAnsi" w:hAnsi="Arial" w:cs="Arial"/>
          <w:color w:val="000000"/>
          <w:sz w:val="20"/>
          <w:szCs w:val="20"/>
        </w:rPr>
        <w:t>Encontrarse al corriente de las obligaciones tributarias frente a la Seguridad Social:</w:t>
      </w:r>
    </w:p>
    <w:p w14:paraId="20E6910C" w14:textId="77777777" w:rsidR="006520C5" w:rsidRPr="00E908C5" w:rsidRDefault="006520C5" w:rsidP="00E908C5">
      <w:pPr>
        <w:pStyle w:val="Ttulo3"/>
        <w:numPr>
          <w:ilvl w:val="1"/>
          <w:numId w:val="1"/>
        </w:numPr>
        <w:tabs>
          <w:tab w:val="left" w:pos="426"/>
        </w:tabs>
        <w:spacing w:line="360" w:lineRule="auto"/>
        <w:ind w:left="1418" w:right="306"/>
        <w:jc w:val="left"/>
        <w:rPr>
          <w:rFonts w:ascii="Arial" w:eastAsiaTheme="minorHAnsi" w:hAnsi="Arial" w:cs="Arial"/>
          <w:color w:val="000000"/>
          <w:sz w:val="20"/>
          <w:szCs w:val="20"/>
        </w:rPr>
      </w:pPr>
      <w:r w:rsidRPr="00E908C5">
        <w:rPr>
          <w:rFonts w:ascii="Arial" w:eastAsiaTheme="minorHAnsi" w:hAnsi="Arial" w:cs="Arial"/>
          <w:color w:val="000000"/>
          <w:sz w:val="20"/>
          <w:szCs w:val="20"/>
        </w:rPr>
        <w:t>AUTORIZO LA CONSULTA DE OFICIO.</w:t>
      </w:r>
    </w:p>
    <w:p w14:paraId="48573FDE" w14:textId="77777777" w:rsidR="006520C5" w:rsidRPr="00E908C5" w:rsidRDefault="006520C5" w:rsidP="00E908C5">
      <w:pPr>
        <w:spacing w:after="0"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639FE90" w14:textId="77777777" w:rsidR="006520C5" w:rsidRPr="00E908C5" w:rsidRDefault="006520C5" w:rsidP="00E908C5">
      <w:pPr>
        <w:spacing w:after="0"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1D01DF49" w14:textId="77777777" w:rsidR="003A0E57" w:rsidRPr="00E908C5" w:rsidRDefault="003A0E57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FE8015B" w14:textId="0CD7E03C" w:rsidR="006741C1" w:rsidRPr="00E908C5" w:rsidRDefault="006741C1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08C5">
        <w:rPr>
          <w:rFonts w:ascii="Arial" w:hAnsi="Arial" w:cs="Arial"/>
          <w:color w:val="000000"/>
          <w:sz w:val="20"/>
          <w:szCs w:val="20"/>
        </w:rPr>
        <w:t>Y para que así conste, se firma la presente.</w:t>
      </w:r>
    </w:p>
    <w:p w14:paraId="0288F061" w14:textId="77777777" w:rsidR="006741C1" w:rsidRPr="00E908C5" w:rsidRDefault="006741C1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908C5">
        <w:rPr>
          <w:rFonts w:ascii="Arial" w:hAnsi="Arial" w:cs="Arial"/>
          <w:sz w:val="20"/>
          <w:szCs w:val="20"/>
        </w:rPr>
        <w:t>A fecha de firma electrónica.</w:t>
      </w:r>
    </w:p>
    <w:p w14:paraId="5A7A7781" w14:textId="77777777" w:rsidR="006741C1" w:rsidRPr="00E908C5" w:rsidRDefault="006741C1" w:rsidP="00E908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476789" w14:textId="77777777" w:rsidR="00656B04" w:rsidRPr="00C06D46" w:rsidRDefault="00656B04" w:rsidP="006741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656B04" w:rsidRPr="00C06D46" w:rsidSect="001276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E8E84" w14:textId="77777777" w:rsidR="00A14FAC" w:rsidRDefault="00A14FAC" w:rsidP="0073260F">
      <w:pPr>
        <w:spacing w:after="0" w:line="240" w:lineRule="auto"/>
      </w:pPr>
      <w:r>
        <w:separator/>
      </w:r>
    </w:p>
  </w:endnote>
  <w:endnote w:type="continuationSeparator" w:id="0">
    <w:p w14:paraId="34D8D6F1" w14:textId="77777777" w:rsidR="00A14FAC" w:rsidRDefault="00A14FAC" w:rsidP="007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m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60AE5" w14:textId="77777777" w:rsidR="00A9046D" w:rsidRDefault="00A904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2371C" w14:textId="77777777" w:rsidR="00A9046D" w:rsidRDefault="00A9046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720A0" w14:textId="77777777" w:rsidR="00A9046D" w:rsidRDefault="00A904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001C2" w14:textId="77777777" w:rsidR="00A14FAC" w:rsidRDefault="00A14FAC" w:rsidP="0073260F">
      <w:pPr>
        <w:spacing w:after="0" w:line="240" w:lineRule="auto"/>
      </w:pPr>
      <w:r>
        <w:separator/>
      </w:r>
    </w:p>
  </w:footnote>
  <w:footnote w:type="continuationSeparator" w:id="0">
    <w:p w14:paraId="4202A6A4" w14:textId="77777777" w:rsidR="00A14FAC" w:rsidRDefault="00A14FAC" w:rsidP="007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B740B" w14:textId="77777777" w:rsidR="00A9046D" w:rsidRDefault="00A904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13463" w14:textId="77777777" w:rsidR="00B76CD0" w:rsidRDefault="00B76CD0" w:rsidP="00B76CD0">
    <w:pPr>
      <w:pStyle w:val="Encabezado"/>
      <w:rPr>
        <w:noProof/>
        <w:lang w:eastAsia="es-ES"/>
      </w:rPr>
    </w:pPr>
    <w:r w:rsidRPr="00D2553A"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45A3B17A" wp14:editId="33DC644C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484630" cy="483235"/>
          <wp:effectExtent l="0" t="0" r="1270" b="0"/>
          <wp:wrapNone/>
          <wp:docPr id="135350062" name="image3.jpeg" descr="Interfaz de usuario gráfica, Aplicación  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630" cy="483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553A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29007C52" wp14:editId="12AE1EEC">
          <wp:simplePos x="0" y="0"/>
          <wp:positionH relativeFrom="margin">
            <wp:posOffset>2567940</wp:posOffset>
          </wp:positionH>
          <wp:positionV relativeFrom="paragraph">
            <wp:posOffset>-48895</wp:posOffset>
          </wp:positionV>
          <wp:extent cx="608330" cy="481965"/>
          <wp:effectExtent l="0" t="0" r="1270" b="0"/>
          <wp:wrapNone/>
          <wp:docPr id="765328126" name="Imagen 1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328126" name="Imagen 11" descr="Logotipo&#10;&#10;El contenido generado por IA puede ser incorrecto.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83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553A">
      <w:rPr>
        <w:noProof/>
        <w:lang w:eastAsia="es-ES"/>
      </w:rPr>
      <w:drawing>
        <wp:inline distT="0" distB="0" distL="0" distR="0" wp14:anchorId="3CE50200" wp14:editId="388A91AB">
          <wp:extent cx="1965600" cy="482400"/>
          <wp:effectExtent l="0" t="0" r="0" b="0"/>
          <wp:docPr id="1605560699" name="Imagen 1605560699" descr="C:\Users\rales1\AppData\Local\Microsoft\Windows\INetCache\Content.MSO\29ADB82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560699" name="Imagen 1605560699" descr="C:\Users\rales1\AppData\Local\Microsoft\Windows\INetCache\Content.MSO\29ADB82A.tm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600" cy="48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</w:t>
    </w:r>
    <w:r w:rsidRPr="00D2553A">
      <w:rPr>
        <w:noProof/>
        <w:lang w:eastAsia="es-ES"/>
      </w:rPr>
      <w:tab/>
      <w:t xml:space="preserve">   </w:t>
    </w:r>
    <w:r w:rsidRPr="00D2553A">
      <w:rPr>
        <w:noProof/>
        <w:lang w:eastAsia="es-ES"/>
      </w:rPr>
      <w:tab/>
    </w:r>
  </w:p>
  <w:p w14:paraId="36D5E182" w14:textId="28456E88" w:rsidR="00A9046D" w:rsidRDefault="00A9046D">
    <w:pPr>
      <w:pStyle w:val="Encabezado"/>
    </w:pPr>
  </w:p>
  <w:p w14:paraId="0BF84F70" w14:textId="24499B41" w:rsidR="0073260F" w:rsidRDefault="0073260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B26F8" w14:textId="77777777" w:rsidR="00A9046D" w:rsidRDefault="00A904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44FEF"/>
    <w:multiLevelType w:val="multilevel"/>
    <w:tmpl w:val="9C82B4A2"/>
    <w:lvl w:ilvl="0">
      <w:start w:val="1"/>
      <w:numFmt w:val="upperLetter"/>
      <w:lvlText w:val="%1."/>
      <w:lvlJc w:val="left"/>
      <w:pPr>
        <w:ind w:left="618" w:hanging="275"/>
        <w:jc w:val="right"/>
      </w:pPr>
      <w:rPr>
        <w:rFonts w:hint="default"/>
        <w:spacing w:val="-1"/>
        <w:w w:val="102"/>
        <w:lang w:val="es-ES" w:eastAsia="en-US" w:bidi="ar-SA"/>
      </w:rPr>
    </w:lvl>
    <w:lvl w:ilvl="1">
      <w:start w:val="1"/>
      <w:numFmt w:val="decimal"/>
      <w:lvlText w:val="%1.%2)"/>
      <w:lvlJc w:val="left"/>
      <w:pPr>
        <w:ind w:left="788" w:hanging="431"/>
      </w:pPr>
      <w:rPr>
        <w:rFonts w:ascii="Verdana" w:eastAsia="Verdana" w:hAnsi="Verdana" w:cs="Verdana" w:hint="default"/>
        <w:b w:val="0"/>
        <w:bCs w:val="0"/>
        <w:i w:val="0"/>
        <w:iCs w:val="0"/>
        <w:color w:val="171616"/>
        <w:spacing w:val="-1"/>
        <w:w w:val="102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27" w:hanging="43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674" w:hanging="43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621" w:hanging="43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69" w:hanging="43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6" w:hanging="43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63" w:hanging="43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10" w:hanging="431"/>
      </w:pPr>
      <w:rPr>
        <w:rFonts w:hint="default"/>
        <w:lang w:val="es-ES" w:eastAsia="en-US" w:bidi="ar-SA"/>
      </w:rPr>
    </w:lvl>
  </w:abstractNum>
  <w:abstractNum w:abstractNumId="1" w15:restartNumberingAfterBreak="0">
    <w:nsid w:val="70C57D8C"/>
    <w:multiLevelType w:val="hybridMultilevel"/>
    <w:tmpl w:val="8DD21C5E"/>
    <w:lvl w:ilvl="0" w:tplc="81E497D0">
      <w:numFmt w:val="bullet"/>
      <w:lvlText w:val=""/>
      <w:lvlJc w:val="left"/>
      <w:pPr>
        <w:ind w:left="755" w:hanging="26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8"/>
        <w:szCs w:val="18"/>
        <w:lang w:val="es-ES" w:eastAsia="en-US" w:bidi="ar-SA"/>
      </w:rPr>
    </w:lvl>
    <w:lvl w:ilvl="1" w:tplc="901A9E28">
      <w:numFmt w:val="bullet"/>
      <w:lvlText w:val="□"/>
      <w:lvlJc w:val="left"/>
      <w:pPr>
        <w:ind w:left="1423" w:hanging="33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50"/>
        <w:sz w:val="29"/>
        <w:szCs w:val="29"/>
        <w:lang w:val="es-ES" w:eastAsia="en-US" w:bidi="ar-SA"/>
      </w:rPr>
    </w:lvl>
    <w:lvl w:ilvl="2" w:tplc="E4FE75D8">
      <w:numFmt w:val="bullet"/>
      <w:lvlText w:val="•"/>
      <w:lvlJc w:val="left"/>
      <w:pPr>
        <w:ind w:left="2296" w:hanging="335"/>
      </w:pPr>
      <w:rPr>
        <w:rFonts w:hint="default"/>
        <w:lang w:val="es-ES" w:eastAsia="en-US" w:bidi="ar-SA"/>
      </w:rPr>
    </w:lvl>
    <w:lvl w:ilvl="3" w:tplc="817C06B0">
      <w:numFmt w:val="bullet"/>
      <w:lvlText w:val="•"/>
      <w:lvlJc w:val="left"/>
      <w:pPr>
        <w:ind w:left="3172" w:hanging="335"/>
      </w:pPr>
      <w:rPr>
        <w:rFonts w:hint="default"/>
        <w:lang w:val="es-ES" w:eastAsia="en-US" w:bidi="ar-SA"/>
      </w:rPr>
    </w:lvl>
    <w:lvl w:ilvl="4" w:tplc="02663E32">
      <w:numFmt w:val="bullet"/>
      <w:lvlText w:val="•"/>
      <w:lvlJc w:val="left"/>
      <w:pPr>
        <w:ind w:left="4048" w:hanging="335"/>
      </w:pPr>
      <w:rPr>
        <w:rFonts w:hint="default"/>
        <w:lang w:val="es-ES" w:eastAsia="en-US" w:bidi="ar-SA"/>
      </w:rPr>
    </w:lvl>
    <w:lvl w:ilvl="5" w:tplc="7BD87CC4">
      <w:numFmt w:val="bullet"/>
      <w:lvlText w:val="•"/>
      <w:lvlJc w:val="left"/>
      <w:pPr>
        <w:ind w:left="4924" w:hanging="335"/>
      </w:pPr>
      <w:rPr>
        <w:rFonts w:hint="default"/>
        <w:lang w:val="es-ES" w:eastAsia="en-US" w:bidi="ar-SA"/>
      </w:rPr>
    </w:lvl>
    <w:lvl w:ilvl="6" w:tplc="0A22FE48">
      <w:numFmt w:val="bullet"/>
      <w:lvlText w:val="•"/>
      <w:lvlJc w:val="left"/>
      <w:pPr>
        <w:ind w:left="5800" w:hanging="335"/>
      </w:pPr>
      <w:rPr>
        <w:rFonts w:hint="default"/>
        <w:lang w:val="es-ES" w:eastAsia="en-US" w:bidi="ar-SA"/>
      </w:rPr>
    </w:lvl>
    <w:lvl w:ilvl="7" w:tplc="A7CE0580">
      <w:numFmt w:val="bullet"/>
      <w:lvlText w:val="•"/>
      <w:lvlJc w:val="left"/>
      <w:pPr>
        <w:ind w:left="6677" w:hanging="335"/>
      </w:pPr>
      <w:rPr>
        <w:rFonts w:hint="default"/>
        <w:lang w:val="es-ES" w:eastAsia="en-US" w:bidi="ar-SA"/>
      </w:rPr>
    </w:lvl>
    <w:lvl w:ilvl="8" w:tplc="53FC53D2">
      <w:numFmt w:val="bullet"/>
      <w:lvlText w:val="•"/>
      <w:lvlJc w:val="left"/>
      <w:pPr>
        <w:ind w:left="7553" w:hanging="335"/>
      </w:pPr>
      <w:rPr>
        <w:rFonts w:hint="default"/>
        <w:lang w:val="es-ES" w:eastAsia="en-US" w:bidi="ar-SA"/>
      </w:rPr>
    </w:lvl>
  </w:abstractNum>
  <w:num w:numId="1" w16cid:durableId="477189166">
    <w:abstractNumId w:val="1"/>
  </w:num>
  <w:num w:numId="2" w16cid:durableId="10145794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ánchez-Escariche Gasch, María">
    <w15:presenceInfo w15:providerId="AD" w15:userId="S::msanchez@miteco.es::410ef250-0789-47bf-befb-2de6a61ce2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E8"/>
    <w:rsid w:val="00001C25"/>
    <w:rsid w:val="000025D4"/>
    <w:rsid w:val="00012FFA"/>
    <w:rsid w:val="000152AE"/>
    <w:rsid w:val="00025327"/>
    <w:rsid w:val="000267E6"/>
    <w:rsid w:val="000432B6"/>
    <w:rsid w:val="00045CB8"/>
    <w:rsid w:val="00055D8E"/>
    <w:rsid w:val="000611E8"/>
    <w:rsid w:val="000648CE"/>
    <w:rsid w:val="000A695D"/>
    <w:rsid w:val="000B21D5"/>
    <w:rsid w:val="000B6250"/>
    <w:rsid w:val="00105491"/>
    <w:rsid w:val="00111923"/>
    <w:rsid w:val="0012760D"/>
    <w:rsid w:val="00147DF4"/>
    <w:rsid w:val="0016416D"/>
    <w:rsid w:val="00164E8A"/>
    <w:rsid w:val="001663CF"/>
    <w:rsid w:val="00176FE2"/>
    <w:rsid w:val="00195456"/>
    <w:rsid w:val="00196165"/>
    <w:rsid w:val="001D13B8"/>
    <w:rsid w:val="001D5596"/>
    <w:rsid w:val="001F0F65"/>
    <w:rsid w:val="00206BEB"/>
    <w:rsid w:val="00216433"/>
    <w:rsid w:val="00251C02"/>
    <w:rsid w:val="0025480E"/>
    <w:rsid w:val="00257F46"/>
    <w:rsid w:val="00287292"/>
    <w:rsid w:val="002A0283"/>
    <w:rsid w:val="002A5DDB"/>
    <w:rsid w:val="002B0878"/>
    <w:rsid w:val="002B2460"/>
    <w:rsid w:val="002C2E85"/>
    <w:rsid w:val="002D4C92"/>
    <w:rsid w:val="002F2F84"/>
    <w:rsid w:val="002F6F8D"/>
    <w:rsid w:val="00300E5E"/>
    <w:rsid w:val="003565A5"/>
    <w:rsid w:val="00381DAD"/>
    <w:rsid w:val="003911EC"/>
    <w:rsid w:val="00395821"/>
    <w:rsid w:val="0039599B"/>
    <w:rsid w:val="003A0E57"/>
    <w:rsid w:val="003C2CDB"/>
    <w:rsid w:val="003C6F84"/>
    <w:rsid w:val="003E3B9E"/>
    <w:rsid w:val="003E424C"/>
    <w:rsid w:val="003F23F6"/>
    <w:rsid w:val="003F2F0F"/>
    <w:rsid w:val="00404E27"/>
    <w:rsid w:val="00404F80"/>
    <w:rsid w:val="0048063C"/>
    <w:rsid w:val="0048169E"/>
    <w:rsid w:val="004D418D"/>
    <w:rsid w:val="004E421A"/>
    <w:rsid w:val="0054487D"/>
    <w:rsid w:val="005520EF"/>
    <w:rsid w:val="00563ADF"/>
    <w:rsid w:val="00564060"/>
    <w:rsid w:val="005A7B9A"/>
    <w:rsid w:val="005C641D"/>
    <w:rsid w:val="005F449F"/>
    <w:rsid w:val="00601D25"/>
    <w:rsid w:val="00617008"/>
    <w:rsid w:val="006503A6"/>
    <w:rsid w:val="006520C5"/>
    <w:rsid w:val="00653EB3"/>
    <w:rsid w:val="006553B4"/>
    <w:rsid w:val="00656B04"/>
    <w:rsid w:val="00670904"/>
    <w:rsid w:val="006741C1"/>
    <w:rsid w:val="006836BE"/>
    <w:rsid w:val="006B46A1"/>
    <w:rsid w:val="006E7E4B"/>
    <w:rsid w:val="00716CF2"/>
    <w:rsid w:val="0073260F"/>
    <w:rsid w:val="00777822"/>
    <w:rsid w:val="00791A34"/>
    <w:rsid w:val="007F56F7"/>
    <w:rsid w:val="00826F26"/>
    <w:rsid w:val="00886AF3"/>
    <w:rsid w:val="008B289E"/>
    <w:rsid w:val="008E1186"/>
    <w:rsid w:val="008E28C4"/>
    <w:rsid w:val="00900285"/>
    <w:rsid w:val="00924776"/>
    <w:rsid w:val="00945118"/>
    <w:rsid w:val="00946BE6"/>
    <w:rsid w:val="00950F9A"/>
    <w:rsid w:val="0096366D"/>
    <w:rsid w:val="00983B87"/>
    <w:rsid w:val="009861F7"/>
    <w:rsid w:val="009D2C69"/>
    <w:rsid w:val="009D5373"/>
    <w:rsid w:val="009D7FD8"/>
    <w:rsid w:val="009F7610"/>
    <w:rsid w:val="009F7BCF"/>
    <w:rsid w:val="00A0709B"/>
    <w:rsid w:val="00A14FAC"/>
    <w:rsid w:val="00A2774F"/>
    <w:rsid w:val="00A27D9F"/>
    <w:rsid w:val="00A47304"/>
    <w:rsid w:val="00A51E8B"/>
    <w:rsid w:val="00A70109"/>
    <w:rsid w:val="00A9046D"/>
    <w:rsid w:val="00AA7BBC"/>
    <w:rsid w:val="00AD50B3"/>
    <w:rsid w:val="00B1563C"/>
    <w:rsid w:val="00B269D1"/>
    <w:rsid w:val="00B41113"/>
    <w:rsid w:val="00B76CD0"/>
    <w:rsid w:val="00B96083"/>
    <w:rsid w:val="00BD1D4A"/>
    <w:rsid w:val="00C06D46"/>
    <w:rsid w:val="00C40FBE"/>
    <w:rsid w:val="00C5368A"/>
    <w:rsid w:val="00C6105B"/>
    <w:rsid w:val="00C62005"/>
    <w:rsid w:val="00CA0D87"/>
    <w:rsid w:val="00CA5FB0"/>
    <w:rsid w:val="00CF48DE"/>
    <w:rsid w:val="00CF7318"/>
    <w:rsid w:val="00D05460"/>
    <w:rsid w:val="00D70A31"/>
    <w:rsid w:val="00D7254C"/>
    <w:rsid w:val="00D859E4"/>
    <w:rsid w:val="00D91DA8"/>
    <w:rsid w:val="00D962A4"/>
    <w:rsid w:val="00DB0409"/>
    <w:rsid w:val="00DB32D0"/>
    <w:rsid w:val="00E14830"/>
    <w:rsid w:val="00E67BEF"/>
    <w:rsid w:val="00E75BE1"/>
    <w:rsid w:val="00E820C7"/>
    <w:rsid w:val="00E8690B"/>
    <w:rsid w:val="00E908C5"/>
    <w:rsid w:val="00F15991"/>
    <w:rsid w:val="00F743CE"/>
    <w:rsid w:val="00F835CE"/>
    <w:rsid w:val="00F87520"/>
    <w:rsid w:val="00FD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FEEF738"/>
  <w15:chartTrackingRefBased/>
  <w15:docId w15:val="{27226881-6F4A-4D37-B9C8-8E3A2A1C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6520C5"/>
    <w:pPr>
      <w:widowControl w:val="0"/>
      <w:autoSpaceDE w:val="0"/>
      <w:autoSpaceDN w:val="0"/>
      <w:spacing w:after="0" w:line="240" w:lineRule="auto"/>
      <w:ind w:left="615"/>
      <w:outlineLvl w:val="0"/>
    </w:pPr>
    <w:rPr>
      <w:rFonts w:ascii="Verdana" w:eastAsia="Verdana" w:hAnsi="Verdana" w:cs="Verdana"/>
      <w:b/>
      <w:bCs/>
      <w:sz w:val="18"/>
      <w:szCs w:val="18"/>
    </w:rPr>
  </w:style>
  <w:style w:type="paragraph" w:styleId="Ttulo3">
    <w:name w:val="heading 3"/>
    <w:basedOn w:val="Normal"/>
    <w:link w:val="Ttulo3Car"/>
    <w:uiPriority w:val="1"/>
    <w:qFormat/>
    <w:rsid w:val="006520C5"/>
    <w:pPr>
      <w:widowControl w:val="0"/>
      <w:autoSpaceDE w:val="0"/>
      <w:autoSpaceDN w:val="0"/>
      <w:spacing w:after="0" w:line="240" w:lineRule="auto"/>
      <w:ind w:left="334" w:hanging="334"/>
      <w:jc w:val="center"/>
      <w:outlineLvl w:val="2"/>
    </w:pPr>
    <w:rPr>
      <w:rFonts w:ascii="Verdana" w:eastAsia="Verdana" w:hAnsi="Verdana" w:cs="Verdana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326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260F"/>
  </w:style>
  <w:style w:type="paragraph" w:styleId="Piedepgina">
    <w:name w:val="footer"/>
    <w:basedOn w:val="Normal"/>
    <w:link w:val="PiedepginaCar"/>
    <w:uiPriority w:val="99"/>
    <w:unhideWhenUsed/>
    <w:rsid w:val="007326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60F"/>
  </w:style>
  <w:style w:type="paragraph" w:customStyle="1" w:styleId="paragraph">
    <w:name w:val="paragraph"/>
    <w:basedOn w:val="Normal"/>
    <w:rsid w:val="003A0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3A0E57"/>
  </w:style>
  <w:style w:type="character" w:customStyle="1" w:styleId="eop">
    <w:name w:val="eop"/>
    <w:basedOn w:val="Fuentedeprrafopredeter"/>
    <w:rsid w:val="003A0E57"/>
  </w:style>
  <w:style w:type="paragraph" w:customStyle="1" w:styleId="Default">
    <w:name w:val="Default"/>
    <w:rsid w:val="003A0E57"/>
    <w:pPr>
      <w:autoSpaceDE w:val="0"/>
      <w:autoSpaceDN w:val="0"/>
      <w:adjustRightInd w:val="0"/>
      <w:spacing w:after="0" w:line="240" w:lineRule="auto"/>
    </w:pPr>
    <w:rPr>
      <w:rFonts w:ascii="Arimo" w:hAnsi="Arimo" w:cs="Arimo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1"/>
    <w:rsid w:val="006520C5"/>
    <w:rPr>
      <w:rFonts w:ascii="Verdana" w:eastAsia="Verdana" w:hAnsi="Verdana" w:cs="Verdana"/>
      <w:b/>
      <w:bCs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1"/>
    <w:rsid w:val="006520C5"/>
    <w:rPr>
      <w:rFonts w:ascii="Verdana" w:eastAsia="Verdana" w:hAnsi="Verdana" w:cs="Verdana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rsid w:val="006520C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520C5"/>
    <w:rPr>
      <w:rFonts w:ascii="Verdana" w:eastAsia="Verdana" w:hAnsi="Verdana" w:cs="Verdana"/>
      <w:sz w:val="18"/>
      <w:szCs w:val="18"/>
    </w:rPr>
  </w:style>
  <w:style w:type="paragraph" w:styleId="Prrafodelista">
    <w:name w:val="List Paragraph"/>
    <w:basedOn w:val="Normal"/>
    <w:uiPriority w:val="34"/>
    <w:qFormat/>
    <w:rsid w:val="006520C5"/>
    <w:pPr>
      <w:widowControl w:val="0"/>
      <w:autoSpaceDE w:val="0"/>
      <w:autoSpaceDN w:val="0"/>
      <w:spacing w:after="0" w:line="240" w:lineRule="auto"/>
      <w:ind w:left="1038" w:hanging="230"/>
    </w:pPr>
    <w:rPr>
      <w:rFonts w:ascii="Verdana" w:eastAsia="Verdana" w:hAnsi="Verdana" w:cs="Verdana"/>
    </w:rPr>
  </w:style>
  <w:style w:type="paragraph" w:styleId="Revisin">
    <w:name w:val="Revision"/>
    <w:hidden/>
    <w:uiPriority w:val="99"/>
    <w:semiHidden/>
    <w:rsid w:val="00C6105B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C6105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6105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6105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0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05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4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E8A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064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34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3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00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73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77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05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23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3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8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42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07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17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9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85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0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0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2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3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15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9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4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67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1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64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1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78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0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8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7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8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37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933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37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2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8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1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1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0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51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26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9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24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99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5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88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64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9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45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3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BCCE768A9AE4851A879C4B2665C6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C5DBA-A8A5-401B-B5F0-E8FCEC7A6E18}"/>
      </w:docPartPr>
      <w:docPartBody>
        <w:p w:rsidR="00F65370" w:rsidRDefault="00CC04C6" w:rsidP="00CC04C6">
          <w:pPr>
            <w:pStyle w:val="EBCCE768A9AE4851A879C4B2665C6D85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073D9DB240D476091E4B9C15141C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55D1B-A251-43F0-98EB-76566E7FB03D}"/>
      </w:docPartPr>
      <w:docPartBody>
        <w:p w:rsidR="00F65370" w:rsidRDefault="00CC04C6" w:rsidP="00CC04C6">
          <w:pPr>
            <w:pStyle w:val="E073D9DB240D476091E4B9C15141CB5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CD4AD17C9FC4527B563F8651613E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71332-B5B9-44D6-AA17-4357BDFA867D}"/>
      </w:docPartPr>
      <w:docPartBody>
        <w:p w:rsidR="00F65370" w:rsidRDefault="00CC04C6" w:rsidP="00CC04C6">
          <w:pPr>
            <w:pStyle w:val="7CD4AD17C9FC4527B563F8651613EF36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6E9BB7EE275483BB67F9BCBAA6E2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707EC-3113-4F03-92E7-C9C02736D35C}"/>
      </w:docPartPr>
      <w:docPartBody>
        <w:p w:rsidR="00F65370" w:rsidRDefault="00CC04C6" w:rsidP="00CC04C6">
          <w:pPr>
            <w:pStyle w:val="26E9BB7EE275483BB67F9BCBAA6E2AAF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31FF8FF6DE924D1C8463977B112EA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6125E-2245-4747-BA2A-4E40075A10FA}"/>
      </w:docPartPr>
      <w:docPartBody>
        <w:p w:rsidR="00F65370" w:rsidRDefault="00CC04C6" w:rsidP="00CC04C6">
          <w:pPr>
            <w:pStyle w:val="31FF8FF6DE924D1C8463977B112EA4A6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D28DDF198034DAE882C8B3275C5E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25F6E-7100-42D8-8FD2-07BF5BF2B75E}"/>
      </w:docPartPr>
      <w:docPartBody>
        <w:p w:rsidR="00F65370" w:rsidRDefault="00CC04C6" w:rsidP="00CC04C6">
          <w:pPr>
            <w:pStyle w:val="8D28DDF198034DAE882C8B3275C5EC6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m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4C6"/>
    <w:rsid w:val="000115FB"/>
    <w:rsid w:val="00176FE2"/>
    <w:rsid w:val="0025480E"/>
    <w:rsid w:val="002C2E85"/>
    <w:rsid w:val="003C6F84"/>
    <w:rsid w:val="003F23F6"/>
    <w:rsid w:val="003F2F0F"/>
    <w:rsid w:val="0048169E"/>
    <w:rsid w:val="00563ADF"/>
    <w:rsid w:val="00716CF2"/>
    <w:rsid w:val="00946BE6"/>
    <w:rsid w:val="00A70109"/>
    <w:rsid w:val="00AA7BBC"/>
    <w:rsid w:val="00BD1D4A"/>
    <w:rsid w:val="00C40FBE"/>
    <w:rsid w:val="00C5368A"/>
    <w:rsid w:val="00CA0D87"/>
    <w:rsid w:val="00CC04C6"/>
    <w:rsid w:val="00DE4F8E"/>
    <w:rsid w:val="00F6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C04C6"/>
    <w:rPr>
      <w:color w:val="808080"/>
    </w:rPr>
  </w:style>
  <w:style w:type="paragraph" w:customStyle="1" w:styleId="EBCCE768A9AE4851A879C4B2665C6D85">
    <w:name w:val="EBCCE768A9AE4851A879C4B2665C6D85"/>
    <w:rsid w:val="00CC04C6"/>
  </w:style>
  <w:style w:type="paragraph" w:customStyle="1" w:styleId="E073D9DB240D476091E4B9C15141CB54">
    <w:name w:val="E073D9DB240D476091E4B9C15141CB54"/>
    <w:rsid w:val="00CC04C6"/>
  </w:style>
  <w:style w:type="paragraph" w:customStyle="1" w:styleId="7CD4AD17C9FC4527B563F8651613EF36">
    <w:name w:val="7CD4AD17C9FC4527B563F8651613EF36"/>
    <w:rsid w:val="00CC04C6"/>
  </w:style>
  <w:style w:type="paragraph" w:customStyle="1" w:styleId="26E9BB7EE275483BB67F9BCBAA6E2AAF">
    <w:name w:val="26E9BB7EE275483BB67F9BCBAA6E2AAF"/>
    <w:rsid w:val="00CC04C6"/>
  </w:style>
  <w:style w:type="paragraph" w:customStyle="1" w:styleId="31FF8FF6DE924D1C8463977B112EA4A6">
    <w:name w:val="31FF8FF6DE924D1C8463977B112EA4A6"/>
    <w:rsid w:val="00CC04C6"/>
  </w:style>
  <w:style w:type="paragraph" w:customStyle="1" w:styleId="8D28DDF198034DAE882C8B3275C5EC69">
    <w:name w:val="8D28DDF198034DAE882C8B3275C5EC69"/>
    <w:rsid w:val="00CC0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Sánchez-Escariche Gasch, María</cp:lastModifiedBy>
  <cp:revision>13</cp:revision>
  <cp:lastPrinted>2024-01-22T11:26:00Z</cp:lastPrinted>
  <dcterms:created xsi:type="dcterms:W3CDTF">2024-11-21T12:35:00Z</dcterms:created>
  <dcterms:modified xsi:type="dcterms:W3CDTF">2025-12-10T11:25:00Z</dcterms:modified>
</cp:coreProperties>
</file>